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3E61AA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C07AA">
              <w:t>release</w:t>
            </w:r>
            <w:r w:rsidR="00D82D5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CA104CC" w:rsidR="00357C5E" w:rsidRDefault="00AD2ED1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235015">
              <w:rPr>
                <w:rFonts w:eastAsia="Times New Roman" w:cstheme="minorHAnsi"/>
                <w:color w:val="213430"/>
                <w:lang w:eastAsia="en-AU"/>
              </w:rPr>
              <w:t>28</w:t>
            </w:r>
          </w:p>
        </w:tc>
        <w:tc>
          <w:tcPr>
            <w:tcW w:w="6327" w:type="dxa"/>
          </w:tcPr>
          <w:p w14:paraId="3AE55F2B" w14:textId="57D8EF78" w:rsidR="00357C5E" w:rsidRDefault="006C1C51" w:rsidP="00357C5E">
            <w:pPr>
              <w:pStyle w:val="SIComponentTitle"/>
            </w:pPr>
            <w:r w:rsidRPr="006C1C51">
              <w:t>Bone 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4399B8E" w14:textId="3DECE3CF" w:rsidR="006C1C51" w:rsidRPr="006C1C51" w:rsidRDefault="006C1C51" w:rsidP="006C1C5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1C5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recoverable meat from a head</w:t>
            </w:r>
            <w:r w:rsidR="007B554C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Pr="006C1C51">
              <w:rPr>
                <w:rStyle w:val="SITempText-Green"/>
                <w:color w:val="000000" w:themeColor="text1"/>
                <w:sz w:val="20"/>
              </w:rPr>
              <w:t>including but not limited to cheek meat.</w:t>
            </w:r>
          </w:p>
          <w:p w14:paraId="42471779" w14:textId="04014E90" w:rsidR="006C1C51" w:rsidRDefault="007B554C" w:rsidP="006C1C5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</w:t>
            </w:r>
            <w:r w:rsidR="009E218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C256D">
              <w:rPr>
                <w:rStyle w:val="SITempText-Green"/>
                <w:color w:val="000000" w:themeColor="text1"/>
                <w:sz w:val="20"/>
              </w:rPr>
              <w:t xml:space="preserve">in a </w:t>
            </w:r>
            <w:r w:rsidR="003223C7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BC256D">
              <w:rPr>
                <w:rStyle w:val="SITempText-Green"/>
                <w:color w:val="000000" w:themeColor="text1"/>
                <w:sz w:val="20"/>
              </w:rPr>
              <w:t xml:space="preserve"> premises.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6FB94FD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E056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3C709E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44E063C" w:rsidR="00BC256D" w:rsidRDefault="00BC256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82D55">
        <w:trPr>
          <w:trHeight w:val="521"/>
        </w:trPr>
        <w:tc>
          <w:tcPr>
            <w:tcW w:w="2689" w:type="dxa"/>
          </w:tcPr>
          <w:p w14:paraId="200766C1" w14:textId="2D311B13" w:rsidR="00715042" w:rsidRPr="00715042" w:rsidRDefault="00D9385D" w:rsidP="00D82D5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6F9B48D" w:rsidR="0018209D" w:rsidRPr="007A5DD5" w:rsidRDefault="00D82D55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3CA4C41" w:rsidR="00BE46B2" w:rsidRDefault="003E056A" w:rsidP="00BE46B2">
            <w:pPr>
              <w:pStyle w:val="SIText"/>
            </w:pPr>
            <w:r>
              <w:t>Carcase Processing (</w:t>
            </w:r>
            <w:r w:rsidR="00AD2ED1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307A0" w14:paraId="1915290A" w14:textId="77777777" w:rsidTr="000F31BE">
        <w:tc>
          <w:tcPr>
            <w:tcW w:w="2689" w:type="dxa"/>
          </w:tcPr>
          <w:p w14:paraId="4CA92DE3" w14:textId="249051CD" w:rsidR="00A307A0" w:rsidRDefault="00A307A0" w:rsidP="00A307A0">
            <w:pPr>
              <w:pStyle w:val="SIText"/>
            </w:pPr>
            <w:bookmarkStart w:id="0" w:name="_Hlk159401192"/>
            <w:r>
              <w:t xml:space="preserve">1. </w:t>
            </w:r>
            <w:r w:rsidR="00D82D55">
              <w:t>Prepare for work</w:t>
            </w:r>
          </w:p>
        </w:tc>
        <w:tc>
          <w:tcPr>
            <w:tcW w:w="6327" w:type="dxa"/>
          </w:tcPr>
          <w:p w14:paraId="28049029" w14:textId="32F8EB8B" w:rsidR="00D82D55" w:rsidRDefault="00A307A0" w:rsidP="00A307A0">
            <w:pPr>
              <w:pStyle w:val="SIText"/>
            </w:pPr>
            <w:r>
              <w:t xml:space="preserve">1.1 </w:t>
            </w:r>
            <w:r w:rsidR="00D82D55">
              <w:t>Identify work instruction and customer requirements for boning</w:t>
            </w:r>
            <w:r w:rsidR="003223C7">
              <w:t xml:space="preserve"> heads</w:t>
            </w:r>
          </w:p>
          <w:p w14:paraId="4F88F889" w14:textId="6999E55D" w:rsidR="00D82D55" w:rsidRDefault="00D82D55" w:rsidP="00D82D55">
            <w:pPr>
              <w:pStyle w:val="SIText"/>
            </w:pPr>
            <w:r>
              <w:t>1.</w:t>
            </w:r>
            <w:r w:rsidR="007B554C">
              <w:t>2</w:t>
            </w:r>
            <w:r>
              <w:t xml:space="preserve"> Identify types of head meat for recovery following workplace requirements</w:t>
            </w:r>
          </w:p>
          <w:p w14:paraId="06FB61FC" w14:textId="5F311A0D" w:rsidR="00D82D55" w:rsidRDefault="00D82D55" w:rsidP="00D82D55">
            <w:pPr>
              <w:pStyle w:val="SIText"/>
            </w:pPr>
            <w:r>
              <w:t>1.</w:t>
            </w:r>
            <w:r w:rsidR="007B554C">
              <w:t>3</w:t>
            </w:r>
            <w:r>
              <w:t xml:space="preserve"> Identify workplace health and safety requirements for task, including personal protective equipment</w:t>
            </w:r>
          </w:p>
          <w:p w14:paraId="35455CAA" w14:textId="5AFF7460" w:rsidR="00A307A0" w:rsidRDefault="00A307A0" w:rsidP="00A307A0">
            <w:pPr>
              <w:pStyle w:val="SIText"/>
            </w:pPr>
            <w:r>
              <w:t>1.</w:t>
            </w:r>
            <w:r w:rsidR="007B554C">
              <w:t xml:space="preserve">4 </w:t>
            </w:r>
            <w:r>
              <w:t>Identify sources of potential contamination</w:t>
            </w:r>
          </w:p>
          <w:p w14:paraId="11523057" w14:textId="2E8C7C21" w:rsidR="00A307A0" w:rsidRDefault="00A307A0" w:rsidP="00A307A0">
            <w:pPr>
              <w:pStyle w:val="SIText"/>
            </w:pPr>
            <w:r>
              <w:t>1.</w:t>
            </w:r>
            <w:r w:rsidR="007B554C">
              <w:t xml:space="preserve">5 </w:t>
            </w:r>
            <w:r>
              <w:t xml:space="preserve">Identify hygiene and </w:t>
            </w:r>
            <w:r w:rsidR="003C58E8">
              <w:t>sanitation</w:t>
            </w:r>
            <w:r>
              <w:t xml:space="preserve"> requirements for </w:t>
            </w:r>
            <w:r w:rsidR="00D82D55">
              <w:t>boning head</w:t>
            </w:r>
            <w:r w:rsidR="003223C7">
              <w:t>s</w:t>
            </w:r>
          </w:p>
        </w:tc>
      </w:tr>
      <w:bookmarkEnd w:id="0"/>
      <w:tr w:rsidR="00A307A0" w14:paraId="281784A8" w14:textId="77777777" w:rsidTr="000F31BE">
        <w:tc>
          <w:tcPr>
            <w:tcW w:w="2689" w:type="dxa"/>
          </w:tcPr>
          <w:p w14:paraId="0739B022" w14:textId="6AEFF998" w:rsidR="00A307A0" w:rsidRDefault="00A307A0" w:rsidP="00A307A0">
            <w:pPr>
              <w:pStyle w:val="SIText"/>
            </w:pPr>
            <w:r>
              <w:t xml:space="preserve">2. </w:t>
            </w:r>
            <w:r w:rsidR="007B554C">
              <w:t>Remove meat from head</w:t>
            </w:r>
          </w:p>
        </w:tc>
        <w:tc>
          <w:tcPr>
            <w:tcW w:w="6327" w:type="dxa"/>
          </w:tcPr>
          <w:p w14:paraId="19CF1EC1" w14:textId="13472FD6" w:rsidR="00A307A0" w:rsidRDefault="00A307A0" w:rsidP="00A307A0">
            <w:pPr>
              <w:pStyle w:val="SIText"/>
            </w:pPr>
            <w:r>
              <w:t xml:space="preserve">2.1 Clean and sterilise equipment </w:t>
            </w:r>
            <w:r w:rsidR="00D82D55">
              <w:t>fol</w:t>
            </w:r>
            <w:r w:rsidR="007B554C">
              <w:t>l</w:t>
            </w:r>
            <w:r w:rsidR="00D82D55">
              <w:t xml:space="preserve">owing </w:t>
            </w:r>
            <w:r>
              <w:t>workplace requirements</w:t>
            </w:r>
          </w:p>
          <w:p w14:paraId="352808F6" w14:textId="079B2414" w:rsidR="00A307A0" w:rsidRDefault="00A307A0" w:rsidP="00A307A0">
            <w:pPr>
              <w:pStyle w:val="SIText"/>
            </w:pPr>
            <w:r>
              <w:t>2.</w:t>
            </w:r>
            <w:r w:rsidR="007B554C">
              <w:t xml:space="preserve">2 </w:t>
            </w:r>
            <w:r>
              <w:t xml:space="preserve">Bone head </w:t>
            </w:r>
            <w:r w:rsidR="007B554C">
              <w:t>following</w:t>
            </w:r>
            <w:r>
              <w:t xml:space="preserve"> workplace requirements</w:t>
            </w:r>
          </w:p>
          <w:p w14:paraId="0B1F4A6C" w14:textId="65C3D7C0" w:rsidR="00A307A0" w:rsidRDefault="00A307A0" w:rsidP="00A307A0">
            <w:pPr>
              <w:pStyle w:val="SIText"/>
            </w:pPr>
            <w:r>
              <w:t>2.</w:t>
            </w:r>
            <w:r w:rsidR="007B554C">
              <w:t xml:space="preserve">3 </w:t>
            </w:r>
            <w:r>
              <w:t>Bone head to maximise yield</w:t>
            </w:r>
          </w:p>
          <w:p w14:paraId="5E0A356B" w14:textId="68410485" w:rsidR="00E52196" w:rsidRDefault="00E52196" w:rsidP="00E52196">
            <w:pPr>
              <w:pStyle w:val="SIText"/>
            </w:pPr>
            <w:r>
              <w:t xml:space="preserve">2.4 Identify defects and contaminated meat, </w:t>
            </w:r>
            <w:r w:rsidR="00A856B9">
              <w:t xml:space="preserve">and </w:t>
            </w:r>
            <w:r>
              <w:t>trim and place in inedible bins or chutes for disposal</w:t>
            </w:r>
          </w:p>
          <w:p w14:paraId="4B26BC6D" w14:textId="4860BD65" w:rsidR="00E52196" w:rsidRDefault="00E52196" w:rsidP="00E52196">
            <w:pPr>
              <w:pStyle w:val="SIText"/>
            </w:pPr>
            <w:r>
              <w:t>2.5 Forward edible meat for further processing</w:t>
            </w:r>
          </w:p>
        </w:tc>
      </w:tr>
    </w:tbl>
    <w:p w14:paraId="7B6C9E40" w14:textId="2619D02F" w:rsidR="00252B64" w:rsidRDefault="00252B64" w:rsidP="00F1749F">
      <w:pPr>
        <w:rPr>
          <w:ins w:id="1" w:author="Jenni Oldfield" w:date="2025-11-11T11:58:00Z" w16du:dateUtc="2025-11-11T00:58:00Z"/>
        </w:rPr>
      </w:pPr>
    </w:p>
    <w:p w14:paraId="68FBB0CC" w14:textId="77777777" w:rsidR="009F04D1" w:rsidRDefault="009F04D1" w:rsidP="009F04D1">
      <w:pPr>
        <w:rPr>
          <w:ins w:id="2" w:author="Jenni Oldfield" w:date="2025-11-11T11:58:00Z" w16du:dateUtc="2025-11-11T00:58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F04D1" w:rsidRPr="00C32CE5" w:rsidDel="00155D48" w14:paraId="744DB2E7" w14:textId="38747940" w:rsidTr="00F91DB2">
        <w:trPr>
          <w:ins w:id="3" w:author="Jenni Oldfield" w:date="2025-11-11T11:58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80BE" w14:textId="5871C7F1" w:rsidR="009F04D1" w:rsidRPr="00C32CE5" w:rsidDel="00155D48" w:rsidRDefault="009F04D1" w:rsidP="00F91DB2">
            <w:pPr>
              <w:spacing w:after="160" w:line="259" w:lineRule="auto"/>
              <w:rPr>
                <w:ins w:id="4" w:author="Jenni Oldfield" w:date="2025-11-11T11:58:00Z" w16du:dateUtc="2025-11-11T00:58:00Z"/>
                <w:moveFrom w:id="5" w:author="Lucinda O'Brien" w:date="2025-11-13T10:02:00Z" w16du:dateUtc="2025-11-12T23:02:00Z"/>
                <w:b/>
              </w:rPr>
            </w:pPr>
            <w:moveFromRangeStart w:id="6" w:author="Lucinda O'Brien" w:date="2025-11-13T10:02:00Z" w:name="move213920583"/>
            <w:moveFrom w:id="7" w:author="Lucinda O'Brien" w:date="2025-11-13T10:02:00Z" w16du:dateUtc="2025-11-12T23:02:00Z">
              <w:ins w:id="8" w:author="Jenni Oldfield" w:date="2025-11-11T11:58:00Z" w16du:dateUtc="2025-11-11T00:58:00Z">
                <w:r w:rsidRPr="00C32CE5" w:rsidDel="00155D48">
                  <w:rPr>
                    <w:b/>
                  </w:rPr>
                  <w:t xml:space="preserve">Range </w:t>
                </w:r>
                <w:r w:rsidDel="00155D48">
                  <w:rPr>
                    <w:b/>
                  </w:rPr>
                  <w:t>o</w:t>
                </w:r>
                <w:r w:rsidRPr="00C32CE5" w:rsidDel="00155D48">
                  <w:rPr>
                    <w:b/>
                  </w:rPr>
                  <w:t>f Conditions</w:t>
                </w:r>
              </w:ins>
            </w:moveFrom>
          </w:p>
          <w:p w14:paraId="7FE9AB72" w14:textId="074CD5CE" w:rsidR="009F04D1" w:rsidRPr="002D6693" w:rsidDel="00155D48" w:rsidRDefault="009F04D1" w:rsidP="00F91DB2">
            <w:pPr>
              <w:pStyle w:val="SIText-Italics"/>
              <w:rPr>
                <w:ins w:id="9" w:author="Jenni Oldfield" w:date="2025-11-11T11:58:00Z" w16du:dateUtc="2025-11-11T00:58:00Z"/>
                <w:moveFrom w:id="10" w:author="Lucinda O'Brien" w:date="2025-11-13T10:02:00Z" w16du:dateUtc="2025-11-12T23:02:00Z"/>
              </w:rPr>
            </w:pPr>
            <w:moveFrom w:id="11" w:author="Lucinda O'Brien" w:date="2025-11-13T10:02:00Z" w16du:dateUtc="2025-11-12T23:02:00Z">
              <w:ins w:id="12" w:author="Jenni Oldfield" w:date="2025-11-11T11:58:00Z" w16du:dateUtc="2025-11-11T00:58:00Z">
                <w:r w:rsidRPr="002D6693" w:rsidDel="00155D48">
                  <w:t xml:space="preserve">This section specifies different work environments and conditions </w:t>
                </w:r>
                <w:r w:rsidDel="00155D48">
                  <w:t>in which the task may be performed</w:t>
                </w:r>
                <w:r w:rsidRPr="002D6693" w:rsidDel="00155D48">
                  <w:t xml:space="preserve">. </w:t>
                </w:r>
              </w:ins>
            </w:moveFrom>
          </w:p>
          <w:p w14:paraId="42633DFC" w14:textId="398EDB01" w:rsidR="009F04D1" w:rsidRPr="00C32CE5" w:rsidDel="00155D48" w:rsidRDefault="009F04D1" w:rsidP="00F91DB2">
            <w:pPr>
              <w:pStyle w:val="SIText-Italics"/>
              <w:rPr>
                <w:ins w:id="13" w:author="Jenni Oldfield" w:date="2025-11-11T11:58:00Z" w16du:dateUtc="2025-11-11T00:58:00Z"/>
                <w:moveFrom w:id="14" w:author="Lucinda O'Brien" w:date="2025-11-13T10:02:00Z" w16du:dateUtc="2025-11-12T23:02:00Z"/>
              </w:rPr>
            </w:pPr>
            <w:moveFrom w:id="15" w:author="Lucinda O'Brien" w:date="2025-11-13T10:02:00Z" w16du:dateUtc="2025-11-12T23:02:00Z">
              <w:ins w:id="16" w:author="Jenni Oldfield" w:date="2025-11-11T11:58:00Z" w16du:dateUtc="2025-11-11T00:58:00Z">
                <w:r w:rsidRPr="002D6693" w:rsidDel="00155D48">
                  <w:t xml:space="preserve">This unit must be delivered in one of the following </w:t>
                </w:r>
                <w:r w:rsidDel="00155D48">
                  <w:t>registered meat processing wor</w:t>
                </w:r>
                <w:r w:rsidRPr="002D6693" w:rsidDel="00155D48">
                  <w:t>k environments.</w:t>
                </w:r>
              </w:ins>
            </w:moveFrom>
          </w:p>
        </w:tc>
      </w:tr>
      <w:tr w:rsidR="009F04D1" w:rsidRPr="00C32CE5" w:rsidDel="00155D48" w14:paraId="45B7325D" w14:textId="78C00E33" w:rsidTr="00F91DB2">
        <w:trPr>
          <w:ins w:id="17" w:author="Jenni Oldfield" w:date="2025-11-11T11:58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3742" w14:textId="5C472EBC" w:rsidR="009F04D1" w:rsidRPr="00C32CE5" w:rsidDel="00155D48" w:rsidRDefault="009F04D1" w:rsidP="00F91DB2">
            <w:pPr>
              <w:pStyle w:val="SIText"/>
              <w:rPr>
                <w:ins w:id="18" w:author="Jenni Oldfield" w:date="2025-11-11T11:58:00Z" w16du:dateUtc="2025-11-11T00:58:00Z"/>
                <w:moveFrom w:id="19" w:author="Lucinda O'Brien" w:date="2025-11-13T10:02:00Z" w16du:dateUtc="2025-11-12T23:02:00Z"/>
              </w:rPr>
            </w:pPr>
            <w:moveFrom w:id="20" w:author="Lucinda O'Brien" w:date="2025-11-13T10:02:00Z" w16du:dateUtc="2025-11-12T23:02:00Z">
              <w:ins w:id="21" w:author="Jenni Oldfield" w:date="2025-11-11T11:58:00Z" w16du:dateUtc="2025-11-11T00:58:00Z">
                <w:r w:rsidRPr="00C32CE5" w:rsidDel="00155D48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DC30" w14:textId="6784A508" w:rsidR="009F04D1" w:rsidRPr="00C32CE5" w:rsidDel="00155D48" w:rsidRDefault="009F04D1" w:rsidP="00F91DB2">
            <w:pPr>
              <w:pStyle w:val="SIBulletList1"/>
              <w:rPr>
                <w:ins w:id="22" w:author="Jenni Oldfield" w:date="2025-11-11T11:58:00Z" w16du:dateUtc="2025-11-11T00:58:00Z"/>
                <w:moveFrom w:id="23" w:author="Lucinda O'Brien" w:date="2025-11-13T10:02:00Z" w16du:dateUtc="2025-11-12T23:02:00Z"/>
              </w:rPr>
            </w:pPr>
            <w:moveFrom w:id="24" w:author="Lucinda O'Brien" w:date="2025-11-13T10:02:00Z" w16du:dateUtc="2025-11-12T23:02:00Z">
              <w:ins w:id="25" w:author="Jenni Oldfield" w:date="2025-11-11T11:58:00Z" w16du:dateUtc="2025-11-11T00:58:00Z">
                <w:r w:rsidRPr="00C32CE5" w:rsidDel="00155D48">
                  <w:t xml:space="preserve">operating fewer than four days a week with a small throughput for one or more, small or large, species, or </w:t>
                </w:r>
              </w:ins>
            </w:moveFrom>
          </w:p>
          <w:p w14:paraId="2CCCBE8F" w14:textId="5AD35711" w:rsidR="009F04D1" w:rsidRPr="00C32CE5" w:rsidDel="00155D48" w:rsidRDefault="009F04D1" w:rsidP="00F91DB2">
            <w:pPr>
              <w:pStyle w:val="SIBulletList1"/>
              <w:rPr>
                <w:ins w:id="26" w:author="Jenni Oldfield" w:date="2025-11-11T11:58:00Z" w16du:dateUtc="2025-11-11T00:58:00Z"/>
                <w:moveFrom w:id="27" w:author="Lucinda O'Brien" w:date="2025-11-13T10:02:00Z" w16du:dateUtc="2025-11-12T23:02:00Z"/>
                <w:i/>
              </w:rPr>
            </w:pPr>
            <w:moveFrom w:id="28" w:author="Lucinda O'Brien" w:date="2025-11-13T10:02:00Z" w16du:dateUtc="2025-11-12T23:02:00Z">
              <w:ins w:id="29" w:author="Jenni Oldfield" w:date="2025-11-11T11:58:00Z" w16du:dateUtc="2025-11-11T00:58:00Z">
                <w:r w:rsidRPr="00C32CE5" w:rsidDel="00155D48">
                  <w:t>employing fewer than four workers on the processing floor</w:t>
                </w:r>
              </w:ins>
            </w:moveFrom>
          </w:p>
        </w:tc>
      </w:tr>
      <w:tr w:rsidR="009F04D1" w:rsidRPr="00C32CE5" w:rsidDel="00155D48" w14:paraId="5F932D8F" w14:textId="36C1922A" w:rsidTr="00F91DB2">
        <w:trPr>
          <w:ins w:id="30" w:author="Jenni Oldfield" w:date="2025-11-11T11:58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FF64" w14:textId="0BBA19ED" w:rsidR="009F04D1" w:rsidRPr="00C32CE5" w:rsidDel="00155D48" w:rsidRDefault="009F04D1" w:rsidP="00F91DB2">
            <w:pPr>
              <w:pStyle w:val="SIText"/>
              <w:rPr>
                <w:ins w:id="31" w:author="Jenni Oldfield" w:date="2025-11-11T11:58:00Z" w16du:dateUtc="2025-11-11T00:58:00Z"/>
                <w:moveFrom w:id="32" w:author="Lucinda O'Brien" w:date="2025-11-13T10:02:00Z" w16du:dateUtc="2025-11-12T23:02:00Z"/>
              </w:rPr>
            </w:pPr>
            <w:moveFrom w:id="33" w:author="Lucinda O'Brien" w:date="2025-11-13T10:02:00Z" w16du:dateUtc="2025-11-12T23:02:00Z">
              <w:ins w:id="34" w:author="Jenni Oldfield" w:date="2025-11-11T11:58:00Z" w16du:dateUtc="2025-11-11T00:58:00Z">
                <w:r w:rsidRPr="00C32CE5" w:rsidDel="00155D48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95E7E" w14:textId="6321838F" w:rsidR="009F04D1" w:rsidRPr="00C32CE5" w:rsidDel="00155D48" w:rsidRDefault="009F04D1" w:rsidP="00F91DB2">
            <w:pPr>
              <w:pStyle w:val="SIBulletList1"/>
              <w:rPr>
                <w:ins w:id="35" w:author="Jenni Oldfield" w:date="2025-11-11T11:58:00Z" w16du:dateUtc="2025-11-11T00:58:00Z"/>
                <w:moveFrom w:id="36" w:author="Lucinda O'Brien" w:date="2025-11-13T10:02:00Z" w16du:dateUtc="2025-11-12T23:02:00Z"/>
              </w:rPr>
            </w:pPr>
            <w:moveFrom w:id="37" w:author="Lucinda O'Brien" w:date="2025-11-13T10:02:00Z" w16du:dateUtc="2025-11-12T23:02:00Z">
              <w:ins w:id="38" w:author="Jenni Oldfield" w:date="2025-11-11T11:58:00Z" w16du:dateUtc="2025-11-11T00:58:00Z">
                <w:r w:rsidRPr="00C32CE5" w:rsidDel="00155D48">
                  <w:t xml:space="preserve">operating more than four days a week with a throughput for one or more, small or large, species, or </w:t>
                </w:r>
              </w:ins>
            </w:moveFrom>
          </w:p>
          <w:p w14:paraId="45EAE655" w14:textId="5D523B80" w:rsidR="009F04D1" w:rsidRPr="00C32CE5" w:rsidDel="00155D48" w:rsidRDefault="009F04D1" w:rsidP="00F91DB2">
            <w:pPr>
              <w:pStyle w:val="SIBulletList1"/>
              <w:rPr>
                <w:ins w:id="39" w:author="Jenni Oldfield" w:date="2025-11-11T11:58:00Z" w16du:dateUtc="2025-11-11T00:58:00Z"/>
                <w:moveFrom w:id="40" w:author="Lucinda O'Brien" w:date="2025-11-13T10:02:00Z" w16du:dateUtc="2025-11-12T23:02:00Z"/>
              </w:rPr>
            </w:pPr>
            <w:moveFrom w:id="41" w:author="Lucinda O'Brien" w:date="2025-11-13T10:02:00Z" w16du:dateUtc="2025-11-12T23:02:00Z">
              <w:ins w:id="42" w:author="Jenni Oldfield" w:date="2025-11-11T11:58:00Z" w16du:dateUtc="2025-11-11T00:58:00Z">
                <w:r w:rsidRPr="00C32CE5" w:rsidDel="00155D48">
                  <w:t>employing more than four workers on the processing floor</w:t>
                </w:r>
              </w:ins>
            </w:moveFrom>
          </w:p>
        </w:tc>
      </w:tr>
      <w:moveFromRangeEnd w:id="6"/>
    </w:tbl>
    <w:p w14:paraId="2C47A942" w14:textId="77777777" w:rsidR="009F04D1" w:rsidRDefault="009F04D1" w:rsidP="009F04D1">
      <w:pPr>
        <w:rPr>
          <w:ins w:id="43" w:author="Jenni Oldfield" w:date="2025-11-11T11:58:00Z" w16du:dateUtc="2025-11-11T00:58:00Z"/>
        </w:rPr>
      </w:pPr>
    </w:p>
    <w:p w14:paraId="6ECF877E" w14:textId="2741DBCB" w:rsidR="009F04D1" w:rsidDel="009F04D1" w:rsidRDefault="009F04D1" w:rsidP="00F1749F">
      <w:pPr>
        <w:rPr>
          <w:del w:id="44" w:author="Jenni Oldfield" w:date="2025-11-11T11:58:00Z" w16du:dateUtc="2025-11-11T00:58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B554C" w14:paraId="09B26D8C" w14:textId="77777777" w:rsidTr="000F31BE">
        <w:tc>
          <w:tcPr>
            <w:tcW w:w="2689" w:type="dxa"/>
          </w:tcPr>
          <w:p w14:paraId="1FBD352F" w14:textId="59D58EEF" w:rsidR="007B554C" w:rsidRPr="00042300" w:rsidRDefault="007B554C" w:rsidP="007B554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CEB3870" w:rsidR="007B554C" w:rsidRPr="00042300" w:rsidRDefault="007B554C" w:rsidP="007B554C">
            <w:pPr>
              <w:pStyle w:val="SIBulletList1"/>
            </w:pPr>
            <w:r>
              <w:t xml:space="preserve">Interpret key elements of workplace requirements for </w:t>
            </w:r>
            <w:r w:rsidR="00E52196">
              <w:t>boning head</w:t>
            </w:r>
          </w:p>
        </w:tc>
      </w:tr>
      <w:tr w:rsidR="007B554C" w14:paraId="44C5474C" w14:textId="77777777" w:rsidTr="000F31BE">
        <w:tc>
          <w:tcPr>
            <w:tcW w:w="2689" w:type="dxa"/>
          </w:tcPr>
          <w:p w14:paraId="577F0A9B" w14:textId="5D0223DB" w:rsidR="007B554C" w:rsidRPr="00042300" w:rsidRDefault="007B554C" w:rsidP="007B554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C99163C" w14:textId="77777777" w:rsidR="007B554C" w:rsidRDefault="007B554C" w:rsidP="007B554C">
            <w:pPr>
              <w:pStyle w:val="SIBulletList1"/>
            </w:pPr>
            <w:r>
              <w:t>Interact with team members</w:t>
            </w:r>
            <w:r w:rsidR="003E056A">
              <w:t xml:space="preserve"> and/or supervisor</w:t>
            </w:r>
            <w:r>
              <w:t xml:space="preserve"> to ensure flow of work is maintained</w:t>
            </w:r>
          </w:p>
          <w:p w14:paraId="3FC6B2C7" w14:textId="4ADF637D" w:rsidR="003E056A" w:rsidRPr="00042300" w:rsidRDefault="003E056A" w:rsidP="007B554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5" w:author="Lucinda O'Brien" w:date="2025-11-13T10:02:00Z" w16du:dateUtc="2025-11-12T23:02:00Z"/>
        </w:rPr>
      </w:pP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55D48" w:rsidRPr="00C32CE5" w14:paraId="2E97EBD4" w14:textId="77777777" w:rsidTr="00155D48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27FB" w14:textId="77777777" w:rsidR="00155D48" w:rsidRPr="00C32CE5" w:rsidRDefault="00155D48" w:rsidP="00155D48">
            <w:pPr>
              <w:spacing w:after="160" w:line="259" w:lineRule="auto"/>
              <w:rPr>
                <w:moveTo w:id="46" w:author="Lucinda O'Brien" w:date="2025-11-13T10:02:00Z" w16du:dateUtc="2025-11-12T23:02:00Z"/>
                <w:b/>
              </w:rPr>
            </w:pPr>
            <w:moveToRangeStart w:id="47" w:author="Lucinda O'Brien" w:date="2025-11-13T10:02:00Z" w:name="move213920583"/>
            <w:moveTo w:id="48" w:author="Lucinda O'Brien" w:date="2025-11-13T10:02:00Z" w16du:dateUtc="2025-11-12T23:02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1C37900B" w14:textId="77777777" w:rsidR="00155D48" w:rsidRPr="002D6693" w:rsidRDefault="00155D48" w:rsidP="00155D48">
            <w:pPr>
              <w:pStyle w:val="SIText-Italics"/>
              <w:rPr>
                <w:moveTo w:id="49" w:author="Lucinda O'Brien" w:date="2025-11-13T10:02:00Z" w16du:dateUtc="2025-11-12T23:02:00Z"/>
              </w:rPr>
            </w:pPr>
            <w:moveTo w:id="50" w:author="Lucinda O'Brien" w:date="2025-11-13T10:02:00Z" w16du:dateUtc="2025-11-12T23:02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1A9DB0E4" w14:textId="77777777" w:rsidR="00155D48" w:rsidRPr="00C32CE5" w:rsidRDefault="00155D48" w:rsidP="00155D48">
            <w:pPr>
              <w:pStyle w:val="SIText-Italics"/>
              <w:rPr>
                <w:moveTo w:id="51" w:author="Lucinda O'Brien" w:date="2025-11-13T10:02:00Z" w16du:dateUtc="2025-11-12T23:02:00Z"/>
              </w:rPr>
            </w:pPr>
            <w:moveTo w:id="52" w:author="Lucinda O'Brien" w:date="2025-11-13T10:02:00Z" w16du:dateUtc="2025-11-12T23:02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155D48" w:rsidRPr="00C32CE5" w14:paraId="329095C3" w14:textId="77777777" w:rsidTr="00155D4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E50E" w14:textId="77777777" w:rsidR="00155D48" w:rsidRPr="00C32CE5" w:rsidRDefault="00155D48" w:rsidP="00155D48">
            <w:pPr>
              <w:pStyle w:val="SIText"/>
              <w:rPr>
                <w:moveTo w:id="53" w:author="Lucinda O'Brien" w:date="2025-11-13T10:02:00Z" w16du:dateUtc="2025-11-12T23:02:00Z"/>
              </w:rPr>
            </w:pPr>
            <w:moveTo w:id="54" w:author="Lucinda O'Brien" w:date="2025-11-13T10:02:00Z" w16du:dateUtc="2025-11-12T23:02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170A" w14:textId="77777777" w:rsidR="00155D48" w:rsidRPr="00C32CE5" w:rsidRDefault="00155D48" w:rsidP="00155D48">
            <w:pPr>
              <w:pStyle w:val="SIBulletList1"/>
              <w:rPr>
                <w:moveTo w:id="55" w:author="Lucinda O'Brien" w:date="2025-11-13T10:02:00Z" w16du:dateUtc="2025-11-12T23:02:00Z"/>
              </w:rPr>
            </w:pPr>
            <w:moveTo w:id="56" w:author="Lucinda O'Brien" w:date="2025-11-13T10:02:00Z" w16du:dateUtc="2025-11-12T23:02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1E0EA304" w14:textId="77777777" w:rsidR="00155D48" w:rsidRPr="00C32CE5" w:rsidRDefault="00155D48" w:rsidP="00155D48">
            <w:pPr>
              <w:pStyle w:val="SIBulletList1"/>
              <w:rPr>
                <w:moveTo w:id="57" w:author="Lucinda O'Brien" w:date="2025-11-13T10:02:00Z" w16du:dateUtc="2025-11-12T23:02:00Z"/>
                <w:i/>
              </w:rPr>
            </w:pPr>
            <w:moveTo w:id="58" w:author="Lucinda O'Brien" w:date="2025-11-13T10:02:00Z" w16du:dateUtc="2025-11-12T23:02:00Z">
              <w:r w:rsidRPr="00C32CE5">
                <w:t>employing fewer than four workers on the processing floor</w:t>
              </w:r>
            </w:moveTo>
          </w:p>
        </w:tc>
      </w:tr>
      <w:tr w:rsidR="00155D48" w:rsidRPr="00C32CE5" w14:paraId="7BAFDFB1" w14:textId="77777777" w:rsidTr="00155D4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345A" w14:textId="77777777" w:rsidR="00155D48" w:rsidRPr="00C32CE5" w:rsidRDefault="00155D48" w:rsidP="00155D48">
            <w:pPr>
              <w:pStyle w:val="SIText"/>
              <w:rPr>
                <w:moveTo w:id="59" w:author="Lucinda O'Brien" w:date="2025-11-13T10:02:00Z" w16du:dateUtc="2025-11-12T23:02:00Z"/>
              </w:rPr>
            </w:pPr>
            <w:moveTo w:id="60" w:author="Lucinda O'Brien" w:date="2025-11-13T10:02:00Z" w16du:dateUtc="2025-11-12T23:02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B4AB8" w14:textId="77777777" w:rsidR="00155D48" w:rsidRPr="00C32CE5" w:rsidRDefault="00155D48" w:rsidP="00155D48">
            <w:pPr>
              <w:pStyle w:val="SIBulletList1"/>
              <w:rPr>
                <w:moveTo w:id="61" w:author="Lucinda O'Brien" w:date="2025-11-13T10:02:00Z" w16du:dateUtc="2025-11-12T23:02:00Z"/>
              </w:rPr>
            </w:pPr>
            <w:moveTo w:id="62" w:author="Lucinda O'Brien" w:date="2025-11-13T10:02:00Z" w16du:dateUtc="2025-11-12T23:02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302E4F95" w14:textId="77777777" w:rsidR="00155D48" w:rsidRPr="00C32CE5" w:rsidRDefault="00155D48" w:rsidP="00155D48">
            <w:pPr>
              <w:pStyle w:val="SIBulletList1"/>
              <w:rPr>
                <w:moveTo w:id="63" w:author="Lucinda O'Brien" w:date="2025-11-13T10:02:00Z" w16du:dateUtc="2025-11-12T23:02:00Z"/>
              </w:rPr>
            </w:pPr>
            <w:moveTo w:id="64" w:author="Lucinda O'Brien" w:date="2025-11-13T10:02:00Z" w16du:dateUtc="2025-11-12T23:02:00Z">
              <w:r w:rsidRPr="00C32CE5">
                <w:t>employing more than four workers on the processing floor</w:t>
              </w:r>
            </w:moveTo>
          </w:p>
        </w:tc>
      </w:tr>
      <w:moveToRangeEnd w:id="47"/>
    </w:tbl>
    <w:p w14:paraId="7D7766BC" w14:textId="77777777" w:rsidR="00155D48" w:rsidRDefault="00155D4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6410931" w:rsidR="002B6FFD" w:rsidRDefault="00AD2ED1" w:rsidP="00B93720">
            <w:pPr>
              <w:pStyle w:val="SIText"/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235015">
              <w:rPr>
                <w:rFonts w:eastAsia="Times New Roman" w:cstheme="minorHAnsi"/>
                <w:color w:val="213430"/>
                <w:lang w:eastAsia="en-AU"/>
              </w:rPr>
              <w:t>28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7367B" w:rsidRPr="006C1C51">
              <w:t>Bone head</w:t>
            </w:r>
          </w:p>
        </w:tc>
        <w:tc>
          <w:tcPr>
            <w:tcW w:w="2254" w:type="dxa"/>
          </w:tcPr>
          <w:p w14:paraId="30E795CC" w14:textId="4F4A5F50" w:rsidR="002B6FFD" w:rsidRDefault="00D82D55" w:rsidP="00B93720">
            <w:pPr>
              <w:pStyle w:val="SIText"/>
            </w:pPr>
            <w:r w:rsidRPr="006C1C51">
              <w:t xml:space="preserve">AMPA2083 </w:t>
            </w:r>
            <w:r w:rsidR="0027367B" w:rsidRPr="0027367B">
              <w:t>Bone head</w:t>
            </w:r>
          </w:p>
        </w:tc>
        <w:tc>
          <w:tcPr>
            <w:tcW w:w="2254" w:type="dxa"/>
          </w:tcPr>
          <w:p w14:paraId="6CA26658" w14:textId="77777777" w:rsidR="007B554C" w:rsidRDefault="007B554C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9AB8DA" w14:textId="57BF019F" w:rsidR="006C77E8" w:rsidRDefault="006C77E8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Unit sector </w:t>
            </w:r>
            <w:r w:rsidR="00AF01F0">
              <w:rPr>
                <w:rStyle w:val="SITempText-Green"/>
                <w:color w:val="000000" w:themeColor="text1"/>
                <w:sz w:val="20"/>
              </w:rPr>
              <w:t xml:space="preserve">code </w:t>
            </w:r>
            <w:r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22C31253" w14:textId="5368E555" w:rsidR="006C77E8" w:rsidRDefault="006C77E8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24242C8" w14:textId="1EB0405F" w:rsidR="006C77E8" w:rsidRDefault="006C77E8" w:rsidP="007B554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2D3D3495" w14:textId="77777777" w:rsidR="007B554C" w:rsidRPr="0083742E" w:rsidRDefault="007B554C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17004A" w14:textId="77777777" w:rsidR="007B554C" w:rsidRDefault="007B554C" w:rsidP="007B554C">
            <w:pPr>
              <w:pStyle w:val="SIText"/>
              <w:rPr>
                <w:ins w:id="65" w:author="Jenni Oldfield" w:date="2025-11-11T11:59:00Z" w16du:dateUtc="2025-11-11T00:59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6349684" w14:textId="6AC939C7" w:rsidR="00926494" w:rsidRPr="0083742E" w:rsidRDefault="00926494" w:rsidP="007B55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6" w:author="Jenni Oldfield" w:date="2025-11-11T11:59:00Z" w16du:dateUtc="2025-11-11T00:59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660B1C8A" w14:textId="77777777" w:rsidR="002B6FFD" w:rsidRDefault="002F2DDE" w:rsidP="00F86D5B">
            <w:pPr>
              <w:spacing w:before="120" w:after="120"/>
              <w:rPr>
                <w:rStyle w:val="SITempText-Green"/>
                <w:color w:val="000000" w:themeColor="text1"/>
                <w:sz w:val="20"/>
              </w:rPr>
            </w:pPr>
            <w:r w:rsidRPr="002F2DD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A856B9">
              <w:rPr>
                <w:rStyle w:val="SITempText-Green"/>
                <w:color w:val="000000" w:themeColor="text1"/>
                <w:sz w:val="20"/>
              </w:rPr>
              <w:t>-</w:t>
            </w:r>
            <w:r w:rsidRPr="002F2DDE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3915E03" w:rsidR="00C26C63" w:rsidRPr="00F86D5B" w:rsidRDefault="00C26C63" w:rsidP="00F86D5B">
            <w:pPr>
              <w:spacing w:before="120" w:after="120"/>
              <w:rPr>
                <w:rStyle w:val="SITempText-Green"/>
                <w:sz w:val="20"/>
                <w:szCs w:val="20"/>
              </w:rPr>
            </w:pPr>
            <w:r w:rsidRPr="00F86D5B">
              <w:rPr>
                <w:rStyle w:val="SITempText-Green"/>
                <w:color w:val="auto"/>
                <w:sz w:val="20"/>
                <w:szCs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80A627C" w:rsidR="002941AB" w:rsidRDefault="00A856B9" w:rsidP="00BB6E0C">
            <w:pPr>
              <w:pStyle w:val="SIText"/>
            </w:pPr>
            <w:r w:rsidRPr="00A856B9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171060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D2ED1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AD2ED1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235015">
              <w:rPr>
                <w:rFonts w:eastAsia="Times New Roman" w:cstheme="minorHAnsi"/>
                <w:color w:val="213430"/>
                <w:lang w:eastAsia="en-AU"/>
              </w:rPr>
              <w:t>28</w:t>
            </w:r>
            <w:r w:rsidR="00AD2ED1">
              <w:t xml:space="preserve"> </w:t>
            </w:r>
            <w:r w:rsidR="0027367B" w:rsidRPr="0027367B">
              <w:t>Bone 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643A60E" w14:textId="77777777" w:rsidR="007B554C" w:rsidRDefault="00145CA6" w:rsidP="007B554C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474506F" w14:textId="0998D821" w:rsidR="0084535E" w:rsidRDefault="0084535E" w:rsidP="0084535E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 w:rsidR="0069458C">
              <w:t>boned</w:t>
            </w:r>
            <w:r>
              <w:t xml:space="preserve"> the heads of carcases in a micro or larger meat processing premises. </w:t>
            </w:r>
          </w:p>
          <w:p w14:paraId="0D3E9682" w14:textId="79252DA5" w:rsidR="0084535E" w:rsidRPr="003D723E" w:rsidDel="00A059C4" w:rsidRDefault="0084535E" w:rsidP="0084535E">
            <w:pPr>
              <w:pStyle w:val="SIText"/>
              <w:rPr>
                <w:del w:id="67" w:author="Jenni Oldfield" w:date="2025-11-11T11:59:00Z" w16du:dateUtc="2025-11-11T00:59:00Z"/>
                <w:b/>
                <w:bCs/>
              </w:rPr>
            </w:pPr>
            <w:del w:id="68" w:author="Jenni Oldfield" w:date="2025-11-11T11:59:00Z" w16du:dateUtc="2025-11-11T00:59:00Z">
              <w:r w:rsidDel="00A059C4">
                <w:rPr>
                  <w:b/>
                  <w:bCs/>
                </w:rPr>
                <w:delText>In m</w:delText>
              </w:r>
              <w:r w:rsidRPr="003D723E" w:rsidDel="00A059C4">
                <w:rPr>
                  <w:b/>
                  <w:bCs/>
                </w:rPr>
                <w:delText xml:space="preserve">icro </w:delText>
              </w:r>
              <w:r w:rsidDel="00A059C4">
                <w:rPr>
                  <w:b/>
                  <w:bCs/>
                </w:rPr>
                <w:delText>meat processing premises</w:delText>
              </w:r>
            </w:del>
          </w:p>
          <w:p w14:paraId="3520A715" w14:textId="0F0186DD" w:rsidR="0084535E" w:rsidRPr="003D723E" w:rsidDel="00A059C4" w:rsidRDefault="0084535E" w:rsidP="0084535E">
            <w:pPr>
              <w:pStyle w:val="SIText"/>
              <w:rPr>
                <w:del w:id="69" w:author="Jenni Oldfield" w:date="2025-11-11T11:59:00Z" w16du:dateUtc="2025-11-11T00:59:00Z"/>
              </w:rPr>
            </w:pPr>
            <w:del w:id="70" w:author="Jenni Oldfield" w:date="2025-11-11T11:59:00Z" w16du:dateUtc="2025-11-11T00:59:00Z">
              <w:r w:rsidRPr="003D723E" w:rsidDel="00A059C4">
                <w:delText>For large stock</w:delText>
              </w:r>
              <w:r w:rsidDel="00A059C4">
                <w:delText>,</w:delText>
              </w:r>
              <w:r w:rsidRPr="003D723E" w:rsidDel="00A059C4">
                <w:delText xml:space="preserve"> </w:delText>
              </w:r>
              <w:r w:rsidDel="00A059C4">
                <w:delText>the</w:delText>
              </w:r>
              <w:r w:rsidRPr="003D723E" w:rsidDel="00A059C4">
                <w:delText xml:space="preserve"> assessor </w:delText>
              </w:r>
              <w:r w:rsidDel="00A059C4">
                <w:delText>must</w:delText>
              </w:r>
              <w:r w:rsidRPr="003D723E" w:rsidDel="00A059C4">
                <w:delText xml:space="preserve"> observe the </w:delText>
              </w:r>
              <w:r w:rsidDel="00A059C4">
                <w:delText>individual</w:delText>
              </w:r>
              <w:r w:rsidRPr="003D723E" w:rsidDel="00A059C4">
                <w:delText xml:space="preserve"> </w:delText>
              </w:r>
              <w:r w:rsidDel="00A059C4">
                <w:delText>boning</w:delText>
              </w:r>
              <w:r w:rsidRPr="003D723E" w:rsidDel="00A059C4">
                <w:delText xml:space="preserve"> a minimum of </w:delText>
              </w:r>
              <w:r w:rsidR="00F835D6" w:rsidDel="00A059C4">
                <w:delText>two</w:delText>
              </w:r>
              <w:r w:rsidRPr="003D723E" w:rsidDel="00A059C4">
                <w:delText xml:space="preserve"> </w:delText>
              </w:r>
              <w:r w:rsidDel="00A059C4">
                <w:delText>heads.</w:delText>
              </w:r>
              <w:r w:rsidRPr="003D723E" w:rsidDel="00A059C4">
                <w:delText xml:space="preserve"> </w:delText>
              </w:r>
            </w:del>
          </w:p>
          <w:p w14:paraId="40B6B0C3" w14:textId="67408A70" w:rsidR="0084535E" w:rsidRPr="003D723E" w:rsidDel="00A059C4" w:rsidRDefault="0084535E" w:rsidP="0084535E">
            <w:pPr>
              <w:pStyle w:val="SIText"/>
              <w:rPr>
                <w:del w:id="71" w:author="Jenni Oldfield" w:date="2025-11-11T11:59:00Z" w16du:dateUtc="2025-11-11T00:59:00Z"/>
              </w:rPr>
            </w:pPr>
            <w:del w:id="72" w:author="Jenni Oldfield" w:date="2025-11-11T11:59:00Z" w16du:dateUtc="2025-11-11T00:59:00Z">
              <w:r w:rsidDel="00A059C4">
                <w:delText>There must also be</w:delText>
              </w:r>
              <w:r w:rsidRPr="003D723E" w:rsidDel="00A059C4">
                <w:delText xml:space="preserve"> evidence that the </w:delText>
              </w:r>
              <w:r w:rsidDel="00A059C4">
                <w:delText>individual</w:delText>
              </w:r>
              <w:r w:rsidRPr="003D723E" w:rsidDel="00A059C4">
                <w:delText xml:space="preserve"> has completed </w:delText>
              </w:r>
              <w:r w:rsidR="00F835D6" w:rsidDel="00A059C4">
                <w:delText>two</w:delText>
              </w:r>
              <w:r w:rsidRPr="003D723E" w:rsidDel="00A059C4">
                <w:delText xml:space="preserve"> shifts </w:delText>
              </w:r>
              <w:r w:rsidDel="00A059C4">
                <w:delText>on the job,</w:delText>
              </w:r>
              <w:r w:rsidRPr="003D723E" w:rsidDel="00A059C4">
                <w:delText xml:space="preserve"> fulfilling workplace requirements (these shifts may include normal rotations into and out of the relevant </w:delText>
              </w:r>
              <w:r w:rsidDel="00A059C4">
                <w:delText>work task</w:delText>
              </w:r>
              <w:r w:rsidRPr="003D723E" w:rsidDel="00A059C4">
                <w:delText>).</w:delText>
              </w:r>
            </w:del>
          </w:p>
          <w:p w14:paraId="3BA80467" w14:textId="7FD7EC51" w:rsidR="0084535E" w:rsidRPr="003D723E" w:rsidDel="00A059C4" w:rsidRDefault="0084535E" w:rsidP="0084535E">
            <w:pPr>
              <w:pStyle w:val="SIText"/>
              <w:rPr>
                <w:del w:id="73" w:author="Jenni Oldfield" w:date="2025-11-11T11:59:00Z" w16du:dateUtc="2025-11-11T00:59:00Z"/>
                <w:b/>
                <w:bCs/>
              </w:rPr>
            </w:pPr>
            <w:del w:id="74" w:author="Jenni Oldfield" w:date="2025-11-11T11:59:00Z" w16du:dateUtc="2025-11-11T00:59:00Z">
              <w:r w:rsidDel="00A059C4">
                <w:rPr>
                  <w:b/>
                  <w:bCs/>
                </w:rPr>
                <w:delText>In l</w:delText>
              </w:r>
              <w:r w:rsidRPr="003D723E" w:rsidDel="00A059C4">
                <w:rPr>
                  <w:b/>
                  <w:bCs/>
                </w:rPr>
                <w:delText xml:space="preserve">arger </w:delText>
              </w:r>
              <w:r w:rsidDel="00A059C4">
                <w:rPr>
                  <w:b/>
                  <w:bCs/>
                </w:rPr>
                <w:delText>meat processing premises</w:delText>
              </w:r>
            </w:del>
          </w:p>
          <w:p w14:paraId="717884B3" w14:textId="094A0445" w:rsidR="0084535E" w:rsidRPr="003D723E" w:rsidDel="00A059C4" w:rsidRDefault="0084535E" w:rsidP="0084535E">
            <w:pPr>
              <w:pStyle w:val="SIText"/>
              <w:rPr>
                <w:del w:id="75" w:author="Jenni Oldfield" w:date="2025-11-11T11:59:00Z" w16du:dateUtc="2025-11-11T00:59:00Z"/>
              </w:rPr>
            </w:pPr>
            <w:del w:id="76" w:author="Jenni Oldfield" w:date="2025-11-11T11:59:00Z" w16du:dateUtc="2025-11-11T00:59:00Z">
              <w:r w:rsidRPr="003D723E" w:rsidDel="00A059C4">
                <w:delText>For large stock</w:delText>
              </w:r>
              <w:r w:rsidDel="00A059C4">
                <w:delText>,</w:delText>
              </w:r>
              <w:r w:rsidRPr="003D723E" w:rsidDel="00A059C4">
                <w:delText xml:space="preserve"> </w:delText>
              </w:r>
              <w:r w:rsidDel="00A059C4">
                <w:delText>the</w:delText>
              </w:r>
              <w:r w:rsidRPr="003D723E" w:rsidDel="00A059C4">
                <w:delText xml:space="preserve"> assessor </w:delText>
              </w:r>
              <w:r w:rsidDel="00A059C4">
                <w:delText>must</w:delText>
              </w:r>
              <w:r w:rsidRPr="003D723E" w:rsidDel="00A059C4">
                <w:delText xml:space="preserve"> observe the </w:delText>
              </w:r>
              <w:r w:rsidDel="00A059C4">
                <w:delText>individual</w:delText>
              </w:r>
              <w:r w:rsidRPr="003D723E" w:rsidDel="00A059C4">
                <w:delText xml:space="preserve"> </w:delText>
              </w:r>
              <w:r w:rsidDel="00A059C4">
                <w:delText>boning</w:delText>
              </w:r>
              <w:r w:rsidRPr="003D723E" w:rsidDel="00A059C4">
                <w:delText xml:space="preserve"> a minimum of </w:delText>
              </w:r>
              <w:r w:rsidR="00F835D6" w:rsidDel="00A059C4">
                <w:delText>five</w:delText>
              </w:r>
              <w:r w:rsidRPr="003D723E" w:rsidDel="00A059C4">
                <w:delText xml:space="preserve"> </w:delText>
              </w:r>
              <w:r w:rsidDel="00A059C4">
                <w:delText>heads.</w:delText>
              </w:r>
              <w:r w:rsidRPr="003D723E" w:rsidDel="00A059C4">
                <w:delText xml:space="preserve"> </w:delText>
              </w:r>
            </w:del>
          </w:p>
          <w:p w14:paraId="04DEA0FB" w14:textId="45D9AD71" w:rsidR="0084535E" w:rsidRPr="003D723E" w:rsidDel="00A059C4" w:rsidRDefault="0084535E" w:rsidP="0084535E">
            <w:pPr>
              <w:pStyle w:val="SIText"/>
              <w:rPr>
                <w:del w:id="77" w:author="Jenni Oldfield" w:date="2025-11-11T11:59:00Z" w16du:dateUtc="2025-11-11T00:59:00Z"/>
              </w:rPr>
            </w:pPr>
            <w:del w:id="78" w:author="Jenni Oldfield" w:date="2025-11-11T11:59:00Z" w16du:dateUtc="2025-11-11T00:59:00Z">
              <w:r w:rsidRPr="003D723E" w:rsidDel="00A059C4">
                <w:delText>For small stock</w:delText>
              </w:r>
              <w:r w:rsidR="00A856B9" w:rsidDel="00A059C4">
                <w:delText>,</w:delText>
              </w:r>
              <w:r w:rsidRPr="003D723E" w:rsidDel="00A059C4">
                <w:delText xml:space="preserve"> </w:delText>
              </w:r>
              <w:r w:rsidDel="00A059C4">
                <w:delText>the</w:delText>
              </w:r>
              <w:r w:rsidRPr="003D723E" w:rsidDel="00A059C4">
                <w:delText xml:space="preserve"> assessor </w:delText>
              </w:r>
              <w:r w:rsidDel="00A059C4">
                <w:delText>must</w:delText>
              </w:r>
              <w:r w:rsidRPr="003D723E" w:rsidDel="00A059C4">
                <w:delText xml:space="preserve"> observe the </w:delText>
              </w:r>
              <w:r w:rsidDel="00A059C4">
                <w:delText>individual</w:delText>
              </w:r>
              <w:r w:rsidRPr="003D723E" w:rsidDel="00A059C4">
                <w:delText xml:space="preserve"> working on a minimum of </w:delText>
              </w:r>
              <w:r w:rsidDel="00A059C4">
                <w:delText>20</w:delText>
              </w:r>
              <w:r w:rsidRPr="003D723E" w:rsidDel="00A059C4">
                <w:delText xml:space="preserve"> carcases or </w:delText>
              </w:r>
              <w:r w:rsidDel="00A059C4">
                <w:delText xml:space="preserve">for </w:delText>
              </w:r>
              <w:r w:rsidRPr="003D723E" w:rsidDel="00A059C4">
                <w:delText>15 minutes</w:delText>
              </w:r>
              <w:r w:rsidDel="00A059C4">
                <w:delText>,</w:delText>
              </w:r>
              <w:r w:rsidRPr="003D723E" w:rsidDel="00A059C4">
                <w:delText xml:space="preserve"> whichever comes first.</w:delText>
              </w:r>
            </w:del>
          </w:p>
          <w:p w14:paraId="1C1B4FB2" w14:textId="5C442390" w:rsidR="0084535E" w:rsidRDefault="0084535E" w:rsidP="005752F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F835D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84D9643" w14:textId="669ECBE9" w:rsidR="00BC256D" w:rsidRPr="003F449E" w:rsidRDefault="00BC256D" w:rsidP="0084535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EC06F3C" w:rsidR="00BC256D" w:rsidRDefault="00BC256D" w:rsidP="002F2DDE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8B0D223" w14:textId="5FFF8C64" w:rsidR="00BC256D" w:rsidRDefault="00BC256D" w:rsidP="007B554C">
            <w:pPr>
              <w:pStyle w:val="SIBulletList1"/>
            </w:pPr>
            <w:r>
              <w:t>workplace requirements for boning heads</w:t>
            </w:r>
          </w:p>
          <w:p w14:paraId="07DD6038" w14:textId="64D41EDC" w:rsidR="007B554C" w:rsidRDefault="00701E96" w:rsidP="007B554C">
            <w:pPr>
              <w:pStyle w:val="SIBulletList1"/>
            </w:pPr>
            <w:r>
              <w:t>cutting lines for boning head</w:t>
            </w:r>
          </w:p>
          <w:p w14:paraId="38145405" w14:textId="1D4B5CDA" w:rsidR="00EC0A41" w:rsidRDefault="00EC0A41" w:rsidP="007B554C">
            <w:pPr>
              <w:pStyle w:val="SIBulletList1"/>
            </w:pPr>
            <w:r>
              <w:t>knife skills for boning</w:t>
            </w:r>
          </w:p>
          <w:p w14:paraId="36277E86" w14:textId="77777777" w:rsidR="005F20CE" w:rsidRDefault="005F20CE" w:rsidP="005F20CE">
            <w:pPr>
              <w:pStyle w:val="SIBulletList1"/>
            </w:pPr>
            <w:r>
              <w:t>importance of maximising yield</w:t>
            </w:r>
          </w:p>
          <w:p w14:paraId="61C2052D" w14:textId="05C8D788" w:rsidR="007B554C" w:rsidRDefault="007B554C" w:rsidP="007B554C">
            <w:pPr>
              <w:pStyle w:val="SIBulletList1"/>
            </w:pPr>
            <w:r>
              <w:t>the range of customer specifications for head meat</w:t>
            </w:r>
          </w:p>
          <w:p w14:paraId="6B4D75C6" w14:textId="352AD885" w:rsidR="007B554C" w:rsidRDefault="007B554C" w:rsidP="007B554C">
            <w:pPr>
              <w:pStyle w:val="SIBulletList1"/>
            </w:pPr>
            <w:r>
              <w:t>possible sources of contamination</w:t>
            </w:r>
            <w:r w:rsidR="00A856B9">
              <w:t>,</w:t>
            </w:r>
            <w:r>
              <w:t xml:space="preserve"> and measures used to avoid it</w:t>
            </w:r>
          </w:p>
          <w:p w14:paraId="15AC1263" w14:textId="77777777" w:rsidR="007B554C" w:rsidRDefault="007B554C" w:rsidP="007B554C">
            <w:pPr>
              <w:pStyle w:val="SIBulletList1"/>
            </w:pPr>
            <w:r>
              <w:t>sterilisation techniques</w:t>
            </w:r>
          </w:p>
          <w:p w14:paraId="054A1159" w14:textId="75019F6E" w:rsidR="007B554C" w:rsidRDefault="007B554C" w:rsidP="007B554C">
            <w:pPr>
              <w:pStyle w:val="SIBulletList1"/>
            </w:pPr>
            <w:r>
              <w:t>workplace health and safety requirements</w:t>
            </w:r>
          </w:p>
          <w:p w14:paraId="2CCDFD46" w14:textId="60655C1D" w:rsidR="007B554C" w:rsidRDefault="007B554C" w:rsidP="00BC256D">
            <w:pPr>
              <w:pStyle w:val="SIBulletList1"/>
            </w:pPr>
            <w:r w:rsidRPr="007B554C">
              <w:t>typical</w:t>
            </w:r>
            <w:r>
              <w:t xml:space="preserve"> hazards encountered when boning head</w:t>
            </w:r>
            <w:r w:rsidR="00A856B9">
              <w:t>,</w:t>
            </w:r>
            <w:r>
              <w:t xml:space="preserve"> and how the associated risks are controlled</w:t>
            </w:r>
            <w:r w:rsidR="00BC256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8968B47" w14:textId="77777777" w:rsidR="007B554C" w:rsidRDefault="007B554C" w:rsidP="007B554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26A0519" w14:textId="77777777" w:rsidR="007B554C" w:rsidRPr="00095527" w:rsidRDefault="007B554C" w:rsidP="007B554C">
            <w:pPr>
              <w:pStyle w:val="SIBulletList1"/>
            </w:pPr>
            <w:r w:rsidRPr="00095527">
              <w:t>physical conditions:</w:t>
            </w:r>
          </w:p>
          <w:p w14:paraId="685275E8" w14:textId="2697C176" w:rsidR="007B554C" w:rsidRPr="005752F2" w:rsidRDefault="007B554C" w:rsidP="007B554C">
            <w:pPr>
              <w:pStyle w:val="SIBulletList2"/>
              <w:rPr>
                <w:i/>
                <w:iCs/>
              </w:rPr>
            </w:pPr>
            <w:r w:rsidRPr="005752F2">
              <w:rPr>
                <w:i/>
                <w:iCs/>
              </w:rPr>
              <w:t>skills must be demonstrated in a</w:t>
            </w:r>
            <w:r w:rsidR="00AD2ED1" w:rsidRPr="005752F2">
              <w:rPr>
                <w:i/>
                <w:iCs/>
              </w:rPr>
              <w:t xml:space="preserve"> </w:t>
            </w:r>
            <w:r w:rsidR="00BC256D">
              <w:rPr>
                <w:i/>
                <w:iCs/>
              </w:rPr>
              <w:t>meat processing</w:t>
            </w:r>
            <w:r w:rsidR="00AD2ED1" w:rsidRPr="005752F2">
              <w:rPr>
                <w:i/>
                <w:iCs/>
              </w:rPr>
              <w:t xml:space="preserve"> premises at workplace</w:t>
            </w:r>
            <w:r w:rsidRPr="005752F2">
              <w:rPr>
                <w:i/>
                <w:iCs/>
              </w:rPr>
              <w:t xml:space="preserve"> production speed </w:t>
            </w:r>
          </w:p>
          <w:p w14:paraId="3E823FCA" w14:textId="77777777" w:rsidR="007B554C" w:rsidRPr="00095527" w:rsidRDefault="007B554C" w:rsidP="007B554C">
            <w:pPr>
              <w:pStyle w:val="SIBulletList1"/>
            </w:pPr>
            <w:r w:rsidRPr="00095527">
              <w:t>resources, equipment and materials:</w:t>
            </w:r>
          </w:p>
          <w:p w14:paraId="25D6018D" w14:textId="4F167056" w:rsidR="007B554C" w:rsidRPr="005752F2" w:rsidRDefault="007B554C" w:rsidP="007B554C">
            <w:pPr>
              <w:pStyle w:val="SIBulletList2"/>
              <w:rPr>
                <w:i/>
                <w:iCs/>
              </w:rPr>
            </w:pPr>
            <w:r w:rsidRPr="005752F2">
              <w:rPr>
                <w:i/>
                <w:iCs/>
              </w:rPr>
              <w:t>personal protective equipment</w:t>
            </w:r>
          </w:p>
          <w:p w14:paraId="1E06378C" w14:textId="5E3611CD" w:rsidR="007B554C" w:rsidRPr="005752F2" w:rsidRDefault="007B554C" w:rsidP="007B554C">
            <w:pPr>
              <w:pStyle w:val="SIBulletList2"/>
              <w:rPr>
                <w:i/>
                <w:iCs/>
              </w:rPr>
            </w:pPr>
            <w:r w:rsidRPr="005752F2">
              <w:rPr>
                <w:i/>
                <w:iCs/>
              </w:rPr>
              <w:t>heads for boning</w:t>
            </w:r>
          </w:p>
          <w:p w14:paraId="6F8DA79C" w14:textId="262D5BC4" w:rsidR="007B554C" w:rsidRPr="005752F2" w:rsidRDefault="007B554C" w:rsidP="007B554C">
            <w:pPr>
              <w:pStyle w:val="SIBulletList2"/>
              <w:rPr>
                <w:i/>
                <w:iCs/>
              </w:rPr>
            </w:pPr>
            <w:r w:rsidRPr="005752F2">
              <w:rPr>
                <w:i/>
                <w:iCs/>
              </w:rPr>
              <w:t>k</w:t>
            </w:r>
            <w:r w:rsidR="004D6665" w:rsidRPr="004D6665">
              <w:rPr>
                <w:i/>
                <w:iCs/>
              </w:rPr>
              <w:t>nife, steel and</w:t>
            </w:r>
            <w:r w:rsidR="00A856B9">
              <w:rPr>
                <w:i/>
                <w:iCs/>
              </w:rPr>
              <w:t>,</w:t>
            </w:r>
            <w:r w:rsidR="004D6665" w:rsidRPr="004D6665">
              <w:rPr>
                <w:i/>
                <w:iCs/>
              </w:rPr>
              <w:t xml:space="preserve"> where required</w:t>
            </w:r>
            <w:r w:rsidR="004D6665">
              <w:rPr>
                <w:i/>
                <w:iCs/>
              </w:rPr>
              <w:t>,</w:t>
            </w:r>
            <w:r w:rsidR="004D6665" w:rsidRPr="004D6665">
              <w:rPr>
                <w:i/>
                <w:iCs/>
              </w:rPr>
              <w:t xml:space="preserve"> meat hook</w:t>
            </w:r>
          </w:p>
          <w:p w14:paraId="2863FCE4" w14:textId="77777777" w:rsidR="007B554C" w:rsidRPr="00095527" w:rsidRDefault="007B554C" w:rsidP="007B554C">
            <w:pPr>
              <w:pStyle w:val="SIBulletList1"/>
            </w:pPr>
            <w:r w:rsidRPr="00095527">
              <w:t>specifications:</w:t>
            </w:r>
          </w:p>
          <w:p w14:paraId="67C0AA9B" w14:textId="7F7AA826" w:rsidR="006C77E8" w:rsidRPr="005752F2" w:rsidRDefault="007B554C" w:rsidP="007B554C">
            <w:pPr>
              <w:pStyle w:val="SIBulletList2"/>
              <w:rPr>
                <w:i/>
                <w:iCs/>
              </w:rPr>
            </w:pPr>
            <w:r w:rsidRPr="005752F2">
              <w:rPr>
                <w:i/>
                <w:iCs/>
              </w:rPr>
              <w:t>task-related documents</w:t>
            </w:r>
          </w:p>
          <w:p w14:paraId="2C137A3C" w14:textId="1F91C27A" w:rsidR="006C77E8" w:rsidRDefault="00AD2ED1" w:rsidP="002F2DDE">
            <w:pPr>
              <w:pStyle w:val="SIBulletList1"/>
            </w:pPr>
            <w:r>
              <w:t>personnel</w:t>
            </w:r>
            <w:r w:rsidR="006C77E8">
              <w:t>:</w:t>
            </w:r>
          </w:p>
          <w:p w14:paraId="1EE97BFD" w14:textId="5B2D4A02" w:rsidR="007B554C" w:rsidRPr="005752F2" w:rsidRDefault="00F711ED" w:rsidP="007B554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C256D" w:rsidRPr="005752F2">
              <w:rPr>
                <w:i/>
                <w:iCs/>
              </w:rPr>
              <w:t>workplace</w:t>
            </w:r>
            <w:r w:rsidR="006C77E8" w:rsidRPr="005752F2">
              <w:rPr>
                <w:i/>
                <w:iCs/>
              </w:rPr>
              <w:t xml:space="preserve"> supervisor</w:t>
            </w:r>
            <w:r w:rsidR="00BC256D" w:rsidRPr="005752F2">
              <w:rPr>
                <w:i/>
                <w:iCs/>
              </w:rPr>
              <w:t xml:space="preserve"> or mentor</w:t>
            </w:r>
            <w:r w:rsidR="007B554C" w:rsidRPr="005752F2">
              <w:rPr>
                <w:i/>
                <w:iCs/>
              </w:rPr>
              <w:t>.</w:t>
            </w:r>
          </w:p>
          <w:p w14:paraId="7E46657C" w14:textId="77777777" w:rsidR="007B554C" w:rsidRDefault="007B554C" w:rsidP="007B554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9DB9DD1" w14:textId="77777777" w:rsidR="00CD3DE8" w:rsidRDefault="007B554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9720561" w14:textId="77777777" w:rsidR="00BC256D" w:rsidRPr="002169F5" w:rsidRDefault="00BC256D" w:rsidP="00BC256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69F3AD3" w:rsidR="00BC256D" w:rsidRDefault="00BC256D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801830D" w:rsidR="00CD3DE8" w:rsidRDefault="00A856B9" w:rsidP="00456AA0">
            <w:pPr>
              <w:pStyle w:val="SIText"/>
            </w:pPr>
            <w:r w:rsidRPr="00A856B9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6974C" w14:textId="77777777" w:rsidR="00E35B8B" w:rsidRDefault="00E35B8B" w:rsidP="00A31F58">
      <w:pPr>
        <w:spacing w:after="0" w:line="240" w:lineRule="auto"/>
      </w:pPr>
      <w:r>
        <w:separator/>
      </w:r>
    </w:p>
  </w:endnote>
  <w:endnote w:type="continuationSeparator" w:id="0">
    <w:p w14:paraId="207096C8" w14:textId="77777777" w:rsidR="00E35B8B" w:rsidRDefault="00E35B8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D22DF" w14:textId="77777777" w:rsidR="00E35B8B" w:rsidRDefault="00E35B8B" w:rsidP="00A31F58">
      <w:pPr>
        <w:spacing w:after="0" w:line="240" w:lineRule="auto"/>
      </w:pPr>
      <w:r>
        <w:separator/>
      </w:r>
    </w:p>
  </w:footnote>
  <w:footnote w:type="continuationSeparator" w:id="0">
    <w:p w14:paraId="5FB517BE" w14:textId="77777777" w:rsidR="00E35B8B" w:rsidRDefault="00E35B8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22FED00" w:rsidR="002036DD" w:rsidRDefault="00155D48">
        <w:pPr>
          <w:pStyle w:val="Header"/>
        </w:pPr>
        <w:r>
          <w:rPr>
            <w:noProof/>
          </w:rPr>
          <w:pict w14:anchorId="76FD94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D2ED1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AD2ED1">
          <w:rPr>
            <w:rFonts w:eastAsia="Times New Roman" w:cstheme="minorHAnsi"/>
            <w:color w:val="213430"/>
            <w:lang w:eastAsia="en-AU"/>
          </w:rPr>
          <w:t>CRP2</w:t>
        </w:r>
        <w:r w:rsidR="00235015">
          <w:rPr>
            <w:rFonts w:eastAsia="Times New Roman" w:cstheme="minorHAnsi"/>
            <w:color w:val="213430"/>
            <w:lang w:eastAsia="en-AU"/>
          </w:rPr>
          <w:t>28</w:t>
        </w:r>
        <w:r w:rsidR="00AD2ED1">
          <w:rPr>
            <w:rFonts w:eastAsia="Times New Roman" w:cstheme="minorHAnsi"/>
            <w:color w:val="213430"/>
            <w:lang w:eastAsia="en-AU"/>
          </w:rPr>
          <w:t xml:space="preserve"> </w:t>
        </w:r>
        <w:r w:rsidR="006C1C51" w:rsidRPr="006C1C51">
          <w:t>Bone 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5F2"/>
    <w:rsid w:val="000174A4"/>
    <w:rsid w:val="0002319B"/>
    <w:rsid w:val="00025A19"/>
    <w:rsid w:val="00034662"/>
    <w:rsid w:val="00034AD5"/>
    <w:rsid w:val="0006755A"/>
    <w:rsid w:val="0009029F"/>
    <w:rsid w:val="000A3C05"/>
    <w:rsid w:val="000C07AA"/>
    <w:rsid w:val="000C2D63"/>
    <w:rsid w:val="000C695D"/>
    <w:rsid w:val="000C7086"/>
    <w:rsid w:val="000D2541"/>
    <w:rsid w:val="000D7106"/>
    <w:rsid w:val="00123507"/>
    <w:rsid w:val="00126186"/>
    <w:rsid w:val="00130380"/>
    <w:rsid w:val="0013181E"/>
    <w:rsid w:val="00141AD2"/>
    <w:rsid w:val="00145CA6"/>
    <w:rsid w:val="00154C6E"/>
    <w:rsid w:val="00155D48"/>
    <w:rsid w:val="00160514"/>
    <w:rsid w:val="00163AB7"/>
    <w:rsid w:val="00165A1B"/>
    <w:rsid w:val="00181EB8"/>
    <w:rsid w:val="0018209D"/>
    <w:rsid w:val="0018245B"/>
    <w:rsid w:val="00184845"/>
    <w:rsid w:val="00191B2B"/>
    <w:rsid w:val="001A5950"/>
    <w:rsid w:val="001B320C"/>
    <w:rsid w:val="001D04FC"/>
    <w:rsid w:val="001F15A4"/>
    <w:rsid w:val="002036DD"/>
    <w:rsid w:val="002269B6"/>
    <w:rsid w:val="00231C8B"/>
    <w:rsid w:val="00235015"/>
    <w:rsid w:val="0023611E"/>
    <w:rsid w:val="00241F8D"/>
    <w:rsid w:val="00243D66"/>
    <w:rsid w:val="00245AF9"/>
    <w:rsid w:val="00252B64"/>
    <w:rsid w:val="002536CE"/>
    <w:rsid w:val="0027367B"/>
    <w:rsid w:val="00275B06"/>
    <w:rsid w:val="00284EF0"/>
    <w:rsid w:val="002941AB"/>
    <w:rsid w:val="002A4AF9"/>
    <w:rsid w:val="002B6FFD"/>
    <w:rsid w:val="002B779C"/>
    <w:rsid w:val="002C51A2"/>
    <w:rsid w:val="002D3D69"/>
    <w:rsid w:val="002D45DD"/>
    <w:rsid w:val="002D785C"/>
    <w:rsid w:val="002F2DDE"/>
    <w:rsid w:val="00303F8C"/>
    <w:rsid w:val="00320155"/>
    <w:rsid w:val="003223C7"/>
    <w:rsid w:val="00323847"/>
    <w:rsid w:val="00334CD5"/>
    <w:rsid w:val="00354BED"/>
    <w:rsid w:val="003556ED"/>
    <w:rsid w:val="00357C5E"/>
    <w:rsid w:val="00370A20"/>
    <w:rsid w:val="003A3607"/>
    <w:rsid w:val="003A599B"/>
    <w:rsid w:val="003C2946"/>
    <w:rsid w:val="003C58E8"/>
    <w:rsid w:val="003E056A"/>
    <w:rsid w:val="003E7009"/>
    <w:rsid w:val="003F426B"/>
    <w:rsid w:val="004011B0"/>
    <w:rsid w:val="00422906"/>
    <w:rsid w:val="00427903"/>
    <w:rsid w:val="0043316E"/>
    <w:rsid w:val="00436CCB"/>
    <w:rsid w:val="00442C66"/>
    <w:rsid w:val="0044538D"/>
    <w:rsid w:val="004523C2"/>
    <w:rsid w:val="00456AA0"/>
    <w:rsid w:val="00460E5D"/>
    <w:rsid w:val="00465CF0"/>
    <w:rsid w:val="00473049"/>
    <w:rsid w:val="00477395"/>
    <w:rsid w:val="004926D5"/>
    <w:rsid w:val="004961F9"/>
    <w:rsid w:val="004A05F4"/>
    <w:rsid w:val="004C6933"/>
    <w:rsid w:val="004C71D8"/>
    <w:rsid w:val="004D6665"/>
    <w:rsid w:val="004D6F12"/>
    <w:rsid w:val="004D7A23"/>
    <w:rsid w:val="004F1592"/>
    <w:rsid w:val="004F166C"/>
    <w:rsid w:val="005106FE"/>
    <w:rsid w:val="00517713"/>
    <w:rsid w:val="0053164A"/>
    <w:rsid w:val="005366D2"/>
    <w:rsid w:val="00537102"/>
    <w:rsid w:val="00551887"/>
    <w:rsid w:val="00565971"/>
    <w:rsid w:val="00574B57"/>
    <w:rsid w:val="005752F2"/>
    <w:rsid w:val="00584F93"/>
    <w:rsid w:val="00590257"/>
    <w:rsid w:val="00597A8B"/>
    <w:rsid w:val="005C3EBC"/>
    <w:rsid w:val="005E7C5F"/>
    <w:rsid w:val="005F20CE"/>
    <w:rsid w:val="00600188"/>
    <w:rsid w:val="006163E3"/>
    <w:rsid w:val="00617041"/>
    <w:rsid w:val="00643F13"/>
    <w:rsid w:val="006474E2"/>
    <w:rsid w:val="00654022"/>
    <w:rsid w:val="00656C4C"/>
    <w:rsid w:val="00663B83"/>
    <w:rsid w:val="0069458C"/>
    <w:rsid w:val="006A4CBD"/>
    <w:rsid w:val="006C1C51"/>
    <w:rsid w:val="006C77E8"/>
    <w:rsid w:val="006E1826"/>
    <w:rsid w:val="006F6C94"/>
    <w:rsid w:val="00701E96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61A2E"/>
    <w:rsid w:val="007623D2"/>
    <w:rsid w:val="00790F47"/>
    <w:rsid w:val="007976AE"/>
    <w:rsid w:val="007A1B22"/>
    <w:rsid w:val="007A5DD5"/>
    <w:rsid w:val="007B3414"/>
    <w:rsid w:val="007B554C"/>
    <w:rsid w:val="007C1263"/>
    <w:rsid w:val="007C2D96"/>
    <w:rsid w:val="007C4C41"/>
    <w:rsid w:val="007E283E"/>
    <w:rsid w:val="007E2D79"/>
    <w:rsid w:val="007E6453"/>
    <w:rsid w:val="007E76B5"/>
    <w:rsid w:val="007F64D4"/>
    <w:rsid w:val="00825C3F"/>
    <w:rsid w:val="00831440"/>
    <w:rsid w:val="00833178"/>
    <w:rsid w:val="00834C3B"/>
    <w:rsid w:val="0084535E"/>
    <w:rsid w:val="00861368"/>
    <w:rsid w:val="00874912"/>
    <w:rsid w:val="00881257"/>
    <w:rsid w:val="0088683C"/>
    <w:rsid w:val="00892D20"/>
    <w:rsid w:val="008A0DAE"/>
    <w:rsid w:val="008D46BD"/>
    <w:rsid w:val="008E60BD"/>
    <w:rsid w:val="008F022F"/>
    <w:rsid w:val="009040DB"/>
    <w:rsid w:val="00914B8F"/>
    <w:rsid w:val="0091674B"/>
    <w:rsid w:val="00926494"/>
    <w:rsid w:val="00936924"/>
    <w:rsid w:val="0094240E"/>
    <w:rsid w:val="00951B10"/>
    <w:rsid w:val="0096322E"/>
    <w:rsid w:val="00980521"/>
    <w:rsid w:val="00984039"/>
    <w:rsid w:val="00996B07"/>
    <w:rsid w:val="009A0437"/>
    <w:rsid w:val="009A7037"/>
    <w:rsid w:val="009B2D0A"/>
    <w:rsid w:val="009B3F2C"/>
    <w:rsid w:val="009C0027"/>
    <w:rsid w:val="009D210C"/>
    <w:rsid w:val="009D59BB"/>
    <w:rsid w:val="009E2188"/>
    <w:rsid w:val="009F04D1"/>
    <w:rsid w:val="00A059C4"/>
    <w:rsid w:val="00A10AED"/>
    <w:rsid w:val="00A173C7"/>
    <w:rsid w:val="00A2515C"/>
    <w:rsid w:val="00A307A0"/>
    <w:rsid w:val="00A31F58"/>
    <w:rsid w:val="00A555D6"/>
    <w:rsid w:val="00A6352D"/>
    <w:rsid w:val="00A711F2"/>
    <w:rsid w:val="00A74884"/>
    <w:rsid w:val="00A84830"/>
    <w:rsid w:val="00A856B9"/>
    <w:rsid w:val="00A92253"/>
    <w:rsid w:val="00A965FD"/>
    <w:rsid w:val="00AC3944"/>
    <w:rsid w:val="00AC5D45"/>
    <w:rsid w:val="00AD2ED1"/>
    <w:rsid w:val="00AD3EFF"/>
    <w:rsid w:val="00AE4A97"/>
    <w:rsid w:val="00AF01F0"/>
    <w:rsid w:val="00AF1960"/>
    <w:rsid w:val="00AF6FF0"/>
    <w:rsid w:val="00AF73E2"/>
    <w:rsid w:val="00B12287"/>
    <w:rsid w:val="00B141B6"/>
    <w:rsid w:val="00B35146"/>
    <w:rsid w:val="00B37C0A"/>
    <w:rsid w:val="00B5565F"/>
    <w:rsid w:val="00B55FD2"/>
    <w:rsid w:val="00B6084E"/>
    <w:rsid w:val="00B654CA"/>
    <w:rsid w:val="00B6649F"/>
    <w:rsid w:val="00B76695"/>
    <w:rsid w:val="00B825CA"/>
    <w:rsid w:val="00B93720"/>
    <w:rsid w:val="00B9729C"/>
    <w:rsid w:val="00BA7A86"/>
    <w:rsid w:val="00BB2462"/>
    <w:rsid w:val="00BB6E0C"/>
    <w:rsid w:val="00BC256D"/>
    <w:rsid w:val="00BE02A3"/>
    <w:rsid w:val="00BE46B2"/>
    <w:rsid w:val="00BE6877"/>
    <w:rsid w:val="00BF1BCC"/>
    <w:rsid w:val="00BF489A"/>
    <w:rsid w:val="00C07989"/>
    <w:rsid w:val="00C21E7B"/>
    <w:rsid w:val="00C26C63"/>
    <w:rsid w:val="00C304B7"/>
    <w:rsid w:val="00C33467"/>
    <w:rsid w:val="00C36684"/>
    <w:rsid w:val="00C43F3C"/>
    <w:rsid w:val="00C465B3"/>
    <w:rsid w:val="00C5382F"/>
    <w:rsid w:val="00C63F9B"/>
    <w:rsid w:val="00C65106"/>
    <w:rsid w:val="00C82486"/>
    <w:rsid w:val="00C960E6"/>
    <w:rsid w:val="00C9773B"/>
    <w:rsid w:val="00CB334A"/>
    <w:rsid w:val="00CB37E5"/>
    <w:rsid w:val="00CC037A"/>
    <w:rsid w:val="00CD2975"/>
    <w:rsid w:val="00CD3DE8"/>
    <w:rsid w:val="00CE6439"/>
    <w:rsid w:val="00CF19FD"/>
    <w:rsid w:val="00CF29BC"/>
    <w:rsid w:val="00D37352"/>
    <w:rsid w:val="00D42DA7"/>
    <w:rsid w:val="00D43A13"/>
    <w:rsid w:val="00D65E4C"/>
    <w:rsid w:val="00D71C22"/>
    <w:rsid w:val="00D75E57"/>
    <w:rsid w:val="00D82D55"/>
    <w:rsid w:val="00D841E3"/>
    <w:rsid w:val="00D91902"/>
    <w:rsid w:val="00D9385D"/>
    <w:rsid w:val="00DA13E4"/>
    <w:rsid w:val="00DA1B87"/>
    <w:rsid w:val="00DA35AA"/>
    <w:rsid w:val="00DB0C26"/>
    <w:rsid w:val="00DB1384"/>
    <w:rsid w:val="00DB7671"/>
    <w:rsid w:val="00DC6BF8"/>
    <w:rsid w:val="00DD620C"/>
    <w:rsid w:val="00DF0371"/>
    <w:rsid w:val="00DF6739"/>
    <w:rsid w:val="00E01CA9"/>
    <w:rsid w:val="00E12424"/>
    <w:rsid w:val="00E138E9"/>
    <w:rsid w:val="00E35B8B"/>
    <w:rsid w:val="00E37DEC"/>
    <w:rsid w:val="00E4130D"/>
    <w:rsid w:val="00E474FE"/>
    <w:rsid w:val="00E47868"/>
    <w:rsid w:val="00E50FA5"/>
    <w:rsid w:val="00E52196"/>
    <w:rsid w:val="00E54B60"/>
    <w:rsid w:val="00E5576D"/>
    <w:rsid w:val="00E707CA"/>
    <w:rsid w:val="00E76579"/>
    <w:rsid w:val="00EB429F"/>
    <w:rsid w:val="00EB7BD5"/>
    <w:rsid w:val="00EC0A41"/>
    <w:rsid w:val="00ED1034"/>
    <w:rsid w:val="00ED75DD"/>
    <w:rsid w:val="00EE539E"/>
    <w:rsid w:val="00EF38D5"/>
    <w:rsid w:val="00F1749F"/>
    <w:rsid w:val="00F231B0"/>
    <w:rsid w:val="00F35219"/>
    <w:rsid w:val="00F3546E"/>
    <w:rsid w:val="00F4120A"/>
    <w:rsid w:val="00F4670D"/>
    <w:rsid w:val="00F46EE4"/>
    <w:rsid w:val="00F60E6F"/>
    <w:rsid w:val="00F647A0"/>
    <w:rsid w:val="00F711ED"/>
    <w:rsid w:val="00F71ABC"/>
    <w:rsid w:val="00F835D6"/>
    <w:rsid w:val="00F86D5B"/>
    <w:rsid w:val="00F900CF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2D5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C256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C25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9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6F19E-7772-40B6-8CC7-F9FA360F70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67AC2E-149F-49F7-97F3-43FC29C4180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0C3506-DA2E-4088-A682-2F1F430E6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958</Words>
  <Characters>5932</Characters>
  <Application>Microsoft Office Word</Application>
  <DocSecurity>0</DocSecurity>
  <Lines>219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51</cp:revision>
  <dcterms:created xsi:type="dcterms:W3CDTF">2023-11-15T03:00:00Z</dcterms:created>
  <dcterms:modified xsi:type="dcterms:W3CDTF">2025-11-12T23:02:00Z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